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69B0F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1DB76E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2109369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6F2C0B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9D8718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F88B06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39E3F6D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9829D4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2D9A070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1ECC022" w14:textId="3CFA5375" w:rsidR="005333BD" w:rsidRPr="00D52BCC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D52BCC">
        <w:rPr>
          <w:rFonts w:eastAsia="Times New Roman" w:cs="Times New Roman"/>
          <w:sz w:val="18"/>
          <w:szCs w:val="18"/>
          <w:lang w:eastAsia="cs-CZ"/>
        </w:rPr>
        <w:t xml:space="preserve">podává </w:t>
      </w:r>
      <w:r w:rsidRPr="00D52BCC">
        <w:rPr>
          <w:rFonts w:eastAsia="Times New Roman" w:cs="Times New Roman"/>
          <w:sz w:val="18"/>
          <w:szCs w:val="18"/>
          <w:lang w:eastAsia="cs-CZ"/>
          <w:rPrChange w:id="0" w:author="Kabátová Jana, Mgr." w:date="2024-10-03T10:14:00Z" w16du:dateUtc="2024-10-03T08:14:00Z">
            <w:rPr>
              <w:rFonts w:eastAsia="Times New Roman" w:cs="Times New Roman"/>
              <w:sz w:val="18"/>
              <w:szCs w:val="18"/>
              <w:highlight w:val="yellow"/>
              <w:lang w:eastAsia="cs-CZ"/>
            </w:rPr>
          </w:rPrChange>
        </w:rPr>
        <w:t xml:space="preserve">nabídku do podlimitní sektorové veřejné zakázky s názvem </w:t>
      </w:r>
      <w:bookmarkStart w:id="1" w:name="_Toc403053768"/>
      <w:r w:rsidRPr="00D52BCC">
        <w:rPr>
          <w:rFonts w:eastAsia="Times New Roman" w:cs="Times New Roman"/>
          <w:b/>
          <w:sz w:val="18"/>
          <w:szCs w:val="18"/>
          <w:lang w:eastAsia="cs-CZ"/>
          <w:rPrChange w:id="2" w:author="Kabátová Jana, Mgr." w:date="2024-10-03T10:14:00Z" w16du:dateUtc="2024-10-03T08:14:00Z">
            <w:rPr>
              <w:rFonts w:eastAsia="Times New Roman" w:cs="Times New Roman"/>
              <w:b/>
              <w:sz w:val="18"/>
              <w:szCs w:val="18"/>
              <w:highlight w:val="yellow"/>
              <w:lang w:eastAsia="cs-CZ"/>
            </w:rPr>
          </w:rPrChange>
        </w:rPr>
        <w:t>„</w:t>
      </w:r>
      <w:bookmarkEnd w:id="1"/>
      <w:ins w:id="3" w:author="Kabátová Jana, Mgr." w:date="2024-10-03T10:14:00Z" w16du:dateUtc="2024-10-03T08:14:00Z">
        <w:r w:rsidR="00D52BCC" w:rsidRPr="00D52BCC">
          <w:rPr>
            <w:rFonts w:eastAsia="Times New Roman" w:cs="Times New Roman"/>
            <w:b/>
            <w:sz w:val="18"/>
            <w:szCs w:val="18"/>
            <w:lang w:eastAsia="cs-CZ"/>
          </w:rPr>
          <w:t>Běšiny ON – oprava bytové části</w:t>
        </w:r>
        <w:r w:rsidR="00D52BCC" w:rsidRPr="00D52BCC" w:rsidDel="00D52BCC">
          <w:rPr>
            <w:rFonts w:eastAsia="Times New Roman" w:cs="Times New Roman"/>
            <w:b/>
            <w:sz w:val="18"/>
            <w:szCs w:val="18"/>
            <w:lang w:eastAsia="cs-CZ"/>
            <w:rPrChange w:id="4" w:author="Kabátová Jana, Mgr." w:date="2024-10-03T10:14:00Z" w16du:dateUtc="2024-10-03T08:14:00Z">
              <w:rPr>
                <w:rFonts w:eastAsia="Times New Roman" w:cs="Times New Roman"/>
                <w:b/>
                <w:sz w:val="18"/>
                <w:szCs w:val="18"/>
                <w:highlight w:val="yellow"/>
                <w:lang w:eastAsia="cs-CZ"/>
              </w:rPr>
            </w:rPrChange>
          </w:rPr>
          <w:t xml:space="preserve"> </w:t>
        </w:r>
      </w:ins>
      <w:del w:id="5" w:author="Kabátová Jana, Mgr." w:date="2024-10-03T10:14:00Z" w16du:dateUtc="2024-10-03T08:14:00Z">
        <w:r w:rsidRPr="00D52BCC" w:rsidDel="00D52BCC">
          <w:rPr>
            <w:rFonts w:eastAsia="Times New Roman" w:cs="Times New Roman"/>
            <w:b/>
            <w:sz w:val="18"/>
            <w:szCs w:val="18"/>
            <w:lang w:eastAsia="cs-CZ"/>
            <w:rPrChange w:id="6" w:author="Kabátová Jana, Mgr." w:date="2024-10-03T10:14:00Z" w16du:dateUtc="2024-10-03T08:14:00Z">
              <w:rPr>
                <w:rFonts w:eastAsia="Times New Roman" w:cs="Times New Roman"/>
                <w:b/>
                <w:sz w:val="18"/>
                <w:szCs w:val="18"/>
                <w:highlight w:val="yellow"/>
                <w:lang w:eastAsia="cs-CZ"/>
              </w:rPr>
            </w:rPrChange>
          </w:rPr>
          <w:delText>xxxxxxxxxxxxxxx</w:delText>
        </w:r>
      </w:del>
      <w:r w:rsidRPr="00D52BCC">
        <w:rPr>
          <w:rFonts w:eastAsia="Times New Roman" w:cs="Times New Roman"/>
          <w:b/>
          <w:sz w:val="18"/>
          <w:szCs w:val="18"/>
          <w:lang w:eastAsia="cs-CZ"/>
          <w:rPrChange w:id="7" w:author="Kabátová Jana, Mgr." w:date="2024-10-03T10:14:00Z" w16du:dateUtc="2024-10-03T08:14:00Z">
            <w:rPr>
              <w:rFonts w:eastAsia="Times New Roman" w:cs="Times New Roman"/>
              <w:b/>
              <w:sz w:val="18"/>
              <w:szCs w:val="18"/>
              <w:highlight w:val="yellow"/>
              <w:lang w:eastAsia="cs-CZ"/>
            </w:rPr>
          </w:rPrChange>
        </w:rPr>
        <w:t>“</w:t>
      </w:r>
      <w:r w:rsidRPr="00D52BCC">
        <w:rPr>
          <w:rFonts w:eastAsia="Times New Roman" w:cs="Times New Roman"/>
          <w:sz w:val="18"/>
          <w:szCs w:val="18"/>
          <w:lang w:eastAsia="cs-CZ"/>
          <w:rPrChange w:id="8" w:author="Kabátová Jana, Mgr." w:date="2024-10-03T10:14:00Z" w16du:dateUtc="2024-10-03T08:14:00Z">
            <w:rPr>
              <w:rFonts w:eastAsia="Times New Roman" w:cs="Times New Roman"/>
              <w:sz w:val="18"/>
              <w:szCs w:val="18"/>
              <w:highlight w:val="yellow"/>
              <w:lang w:eastAsia="cs-CZ"/>
            </w:rPr>
          </w:rPrChange>
        </w:rPr>
        <w:t xml:space="preserve">, č.j. </w:t>
      </w:r>
      <w:ins w:id="9" w:author="Kabátová Jana, Mgr." w:date="2024-10-03T10:14:00Z" w16du:dateUtc="2024-10-03T08:14:00Z">
        <w:r w:rsidR="00D52BCC" w:rsidRPr="00D52BCC">
          <w:rPr>
            <w:rFonts w:eastAsia="Times New Roman" w:cs="Times New Roman"/>
            <w:sz w:val="18"/>
            <w:szCs w:val="18"/>
            <w:lang w:eastAsia="cs-CZ"/>
          </w:rPr>
          <w:t xml:space="preserve">25453/2024-SŽ-OŘ PLZ-ÚPI </w:t>
        </w:r>
      </w:ins>
      <w:del w:id="10" w:author="Kabátová Jana, Mgr." w:date="2024-10-03T10:14:00Z" w16du:dateUtc="2024-10-03T08:14:00Z">
        <w:r w:rsidRPr="00D52BCC" w:rsidDel="00D52BCC">
          <w:rPr>
            <w:rFonts w:eastAsia="Times New Roman" w:cs="Times New Roman"/>
            <w:sz w:val="18"/>
            <w:szCs w:val="18"/>
            <w:lang w:eastAsia="cs-CZ"/>
            <w:rPrChange w:id="11" w:author="Kabátová Jana, Mgr." w:date="2024-10-03T10:14:00Z" w16du:dateUtc="2024-10-03T08:14:00Z">
              <w:rPr>
                <w:rFonts w:eastAsia="Times New Roman" w:cs="Times New Roman"/>
                <w:sz w:val="18"/>
                <w:szCs w:val="18"/>
                <w:highlight w:val="yellow"/>
                <w:lang w:eastAsia="cs-CZ"/>
              </w:rPr>
            </w:rPrChange>
          </w:rPr>
          <w:delText>(č.j. dokumentu Výzvy k podání nabídek)</w:delText>
        </w:r>
      </w:del>
      <w:r w:rsidRPr="00D52BCC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D52BC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D52BCC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D52BCC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D52BCC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42938ADA" w14:textId="77777777" w:rsidR="005333BD" w:rsidRPr="005333BD" w:rsidRDefault="005333BD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eastAsia="Calibri" w:cs="Times New Roman"/>
          <w:sz w:val="18"/>
          <w:szCs w:val="18"/>
        </w:rPr>
        <w:pPrChange w:id="12" w:author="Sukup Richard, Mgr." w:date="2024-06-03T10:10:00Z" w16du:dateUtc="2024-06-03T08:10:00Z">
          <w:pPr>
            <w:numPr>
              <w:numId w:val="1"/>
            </w:numPr>
            <w:spacing w:after="240" w:line="240" w:lineRule="auto"/>
            <w:ind w:left="720" w:hanging="360"/>
            <w:contextualSpacing/>
            <w:jc w:val="both"/>
          </w:pPr>
        </w:pPrChange>
      </w:pPr>
      <w:r w:rsidRPr="00D52BCC">
        <w:rPr>
          <w:rFonts w:eastAsia="Calibri" w:cs="Times New Roman"/>
          <w:b/>
          <w:sz w:val="18"/>
          <w:szCs w:val="18"/>
        </w:rPr>
        <w:t>není</w:t>
      </w:r>
      <w:r w:rsidRPr="00D52BCC">
        <w:rPr>
          <w:rFonts w:eastAsia="Calibri" w:cs="Times New Roman"/>
          <w:sz w:val="18"/>
          <w:szCs w:val="18"/>
        </w:rPr>
        <w:t xml:space="preserve"> obchodní společností, ve</w:t>
      </w:r>
      <w:r w:rsidRPr="005333BD">
        <w:rPr>
          <w:rFonts w:eastAsia="Calibri" w:cs="Times New Roman"/>
          <w:sz w:val="18"/>
          <w:szCs w:val="18"/>
        </w:rPr>
        <w:t xml:space="preserve">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 xml:space="preserve">) nebo jím ovládaná osoba vlastní podíl představující alespoň 25 % účasti společníka v obchodní společnosti, </w:t>
      </w:r>
      <w:del w:id="13" w:author="Sukup Richard, Mgr." w:date="2024-06-03T08:43:00Z" w16du:dateUtc="2024-06-03T06:43:00Z">
        <w:r w:rsidRPr="005333BD" w:rsidDel="00F7722A">
          <w:rPr>
            <w:rFonts w:eastAsia="Calibri" w:cs="Times New Roman"/>
            <w:sz w:val="18"/>
            <w:szCs w:val="18"/>
          </w:rPr>
          <w:delText>a</w:delText>
        </w:r>
      </w:del>
    </w:p>
    <w:p w14:paraId="3142B75F" w14:textId="408EC90B" w:rsidR="005333BD" w:rsidRPr="005333BD" w:rsidDel="00F7722A" w:rsidRDefault="005333BD">
      <w:pPr>
        <w:spacing w:after="120" w:line="240" w:lineRule="auto"/>
        <w:ind w:left="714" w:hanging="357"/>
        <w:jc w:val="both"/>
        <w:rPr>
          <w:del w:id="14" w:author="Sukup Richard, Mgr." w:date="2024-06-03T08:41:00Z" w16du:dateUtc="2024-06-03T06:41:00Z"/>
          <w:rFonts w:eastAsia="Calibri" w:cs="Times New Roman"/>
          <w:sz w:val="18"/>
          <w:szCs w:val="18"/>
        </w:rPr>
        <w:pPrChange w:id="15" w:author="Sukup Richard, Mgr." w:date="2024-06-03T10:10:00Z" w16du:dateUtc="2024-06-03T08:10:00Z">
          <w:pPr>
            <w:spacing w:after="240" w:line="240" w:lineRule="auto"/>
            <w:ind w:left="720"/>
            <w:contextualSpacing/>
            <w:jc w:val="both"/>
          </w:pPr>
        </w:pPrChange>
      </w:pPr>
    </w:p>
    <w:p w14:paraId="6A64EFA8" w14:textId="299FFCC0" w:rsidR="00F7722A" w:rsidRDefault="0059580C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ins w:id="16" w:author="Sukup Richard, Mgr." w:date="2024-06-03T08:41:00Z" w16du:dateUtc="2024-06-03T06:41:00Z"/>
          <w:rFonts w:eastAsia="Calibri" w:cs="Times New Roman"/>
          <w:sz w:val="18"/>
          <w:szCs w:val="18"/>
        </w:rPr>
        <w:pPrChange w:id="17" w:author="Sukup Richard, Mgr." w:date="2024-06-03T10:10:00Z" w16du:dateUtc="2024-06-03T08:10:00Z">
          <w:pPr>
            <w:numPr>
              <w:numId w:val="1"/>
            </w:numPr>
            <w:spacing w:after="240" w:line="240" w:lineRule="auto"/>
            <w:ind w:left="720" w:hanging="360"/>
            <w:contextualSpacing/>
            <w:jc w:val="both"/>
          </w:pPr>
        </w:pPrChange>
      </w:pPr>
      <w:ins w:id="18" w:author="Sukup Richard, Mgr." w:date="2024-06-03T10:08:00Z" w16du:dateUtc="2024-06-03T08:08:00Z">
        <w:r>
          <w:rPr>
            <w:rFonts w:eastAsia="Calibri" w:cs="Times New Roman"/>
            <w:sz w:val="18"/>
            <w:szCs w:val="18"/>
          </w:rPr>
          <w:t xml:space="preserve">žádní </w:t>
        </w:r>
      </w:ins>
      <w:ins w:id="19" w:author="Sukup Richard, Mgr." w:date="2024-06-03T10:05:00Z" w16du:dateUtc="2024-06-03T08:05:00Z">
        <w:r>
          <w:rPr>
            <w:rFonts w:eastAsia="Calibri" w:cs="Times New Roman"/>
            <w:sz w:val="18"/>
            <w:szCs w:val="18"/>
          </w:rPr>
          <w:t>Kvalifikační po</w:t>
        </w:r>
      </w:ins>
      <w:ins w:id="20" w:author="Sukup Richard, Mgr." w:date="2024-06-03T08:41:00Z" w16du:dateUtc="2024-06-03T06:41:00Z">
        <w:r w:rsidR="00F7722A">
          <w:rPr>
            <w:rFonts w:eastAsia="Calibri" w:cs="Times New Roman"/>
            <w:sz w:val="18"/>
            <w:szCs w:val="18"/>
          </w:rPr>
          <w:t>ddodavatelé</w:t>
        </w:r>
      </w:ins>
      <w:ins w:id="21" w:author="Sukup Richard, Mgr." w:date="2024-06-03T10:05:00Z" w16du:dateUtc="2024-06-03T08:05:00Z">
        <w:r>
          <w:rPr>
            <w:rFonts w:eastAsia="Calibri" w:cs="Times New Roman"/>
            <w:sz w:val="18"/>
            <w:szCs w:val="18"/>
          </w:rPr>
          <w:t xml:space="preserve"> uvedení </w:t>
        </w:r>
      </w:ins>
      <w:ins w:id="22" w:author="Sukup Richard, Mgr." w:date="2024-06-03T10:11:00Z" w16du:dateUtc="2024-06-03T08:11:00Z">
        <w:r w:rsidR="00E84963">
          <w:rPr>
            <w:rFonts w:eastAsia="Calibri" w:cs="Times New Roman"/>
            <w:sz w:val="18"/>
            <w:szCs w:val="18"/>
          </w:rPr>
          <w:t xml:space="preserve">v </w:t>
        </w:r>
      </w:ins>
      <w:ins w:id="23" w:author="Sukup Richard, Mgr." w:date="2024-06-03T10:06:00Z" w16du:dateUtc="2024-06-03T08:06:00Z">
        <w:r>
          <w:rPr>
            <w:rFonts w:eastAsia="Calibri" w:cs="Times New Roman"/>
            <w:sz w:val="18"/>
            <w:szCs w:val="18"/>
          </w:rPr>
          <w:t>seznamu poddodavatelů ve smys</w:t>
        </w:r>
      </w:ins>
      <w:ins w:id="24" w:author="Sukup Richard, Mgr." w:date="2024-06-03T10:07:00Z" w16du:dateUtc="2024-06-03T08:07:00Z">
        <w:r>
          <w:rPr>
            <w:rFonts w:eastAsia="Calibri" w:cs="Times New Roman"/>
            <w:sz w:val="18"/>
            <w:szCs w:val="18"/>
          </w:rPr>
          <w:t>lu přílohy č. 2 Výzvy</w:t>
        </w:r>
      </w:ins>
      <w:ins w:id="25" w:author="Sukup Richard, Mgr." w:date="2024-06-03T08:42:00Z" w16du:dateUtc="2024-06-03T06:42:00Z">
        <w:r w:rsidR="00F7722A">
          <w:rPr>
            <w:rFonts w:eastAsia="Calibri" w:cs="Times New Roman"/>
            <w:sz w:val="18"/>
            <w:szCs w:val="18"/>
          </w:rPr>
          <w:t xml:space="preserve">, </w:t>
        </w:r>
      </w:ins>
      <w:ins w:id="26" w:author="Sukup Richard, Mgr." w:date="2024-06-03T08:43:00Z" w16du:dateUtc="2024-06-03T06:43:00Z">
        <w:r w:rsidR="00F7722A" w:rsidRPr="005333BD">
          <w:rPr>
            <w:rFonts w:eastAsia="Calibri" w:cs="Times New Roman"/>
            <w:b/>
            <w:sz w:val="18"/>
            <w:szCs w:val="18"/>
          </w:rPr>
          <w:t>nejsou</w:t>
        </w:r>
        <w:r w:rsidR="00F7722A" w:rsidRPr="005333BD">
          <w:rPr>
            <w:rFonts w:eastAsia="Calibri" w:cs="Times New Roman"/>
            <w:sz w:val="18"/>
            <w:szCs w:val="18"/>
          </w:rPr>
          <w:t xml:space="preserve"> obchodní společností, ve které veřejný funkcionář uvedený v </w:t>
        </w:r>
        <w:proofErr w:type="spellStart"/>
        <w:r w:rsidR="00F7722A" w:rsidRPr="005333BD">
          <w:rPr>
            <w:rFonts w:eastAsia="Calibri" w:cs="Times New Roman"/>
            <w:sz w:val="18"/>
            <w:szCs w:val="18"/>
          </w:rPr>
          <w:t>ust</w:t>
        </w:r>
        <w:proofErr w:type="spellEnd"/>
        <w:r w:rsidR="00F7722A" w:rsidRPr="005333BD">
          <w:rPr>
            <w:rFonts w:eastAsia="Calibri" w:cs="Times New Roman"/>
            <w:sz w:val="18"/>
            <w:szCs w:val="18"/>
          </w:rPr>
          <w:t>. § 2 odst. 1 písm. c) Zákona o střetu zájmů nebo jím ovládaná osoba vlastní podíl představující alespoň 25</w:t>
        </w:r>
        <w:r w:rsidR="00F7722A" w:rsidRPr="005333BD">
          <w:rPr>
            <w:rFonts w:eastAsia="Times New Roman" w:cs="Times New Roman"/>
            <w:sz w:val="18"/>
            <w:szCs w:val="18"/>
            <w:lang w:eastAsia="cs-CZ"/>
          </w:rPr>
          <w:t> </w:t>
        </w:r>
        <w:r w:rsidR="00F7722A" w:rsidRPr="005333BD">
          <w:rPr>
            <w:rFonts w:eastAsia="Calibri" w:cs="Times New Roman"/>
            <w:sz w:val="18"/>
            <w:szCs w:val="18"/>
          </w:rPr>
          <w:t>% účasti společníka v obchodní společnosti</w:t>
        </w:r>
        <w:r w:rsidR="00F7722A">
          <w:rPr>
            <w:rFonts w:eastAsia="Calibri" w:cs="Times New Roman"/>
            <w:sz w:val="18"/>
            <w:szCs w:val="18"/>
          </w:rPr>
          <w:t>, a</w:t>
        </w:r>
      </w:ins>
    </w:p>
    <w:p w14:paraId="678179BF" w14:textId="0AD67340" w:rsidR="005333BD" w:rsidRPr="005333BD" w:rsidRDefault="005333BD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eastAsia="Calibri" w:cs="Times New Roman"/>
          <w:sz w:val="18"/>
          <w:szCs w:val="18"/>
        </w:rPr>
        <w:pPrChange w:id="27" w:author="Sukup Richard, Mgr." w:date="2024-06-03T10:10:00Z" w16du:dateUtc="2024-06-03T08:10:00Z">
          <w:pPr>
            <w:numPr>
              <w:numId w:val="1"/>
            </w:numPr>
            <w:spacing w:after="240" w:line="240" w:lineRule="auto"/>
            <w:ind w:left="720" w:hanging="360"/>
            <w:contextualSpacing/>
            <w:jc w:val="both"/>
          </w:pPr>
        </w:pPrChange>
      </w:pPr>
      <w:r w:rsidRPr="005333BD">
        <w:rPr>
          <w:rFonts w:eastAsia="Calibri" w:cs="Times New Roman"/>
          <w:sz w:val="18"/>
          <w:szCs w:val="18"/>
        </w:rPr>
        <w:t xml:space="preserve">žádní </w:t>
      </w:r>
      <w:ins w:id="28" w:author="Sukup Richard, Mgr." w:date="2024-06-03T10:07:00Z" w16du:dateUtc="2024-06-03T08:07:00Z">
        <w:r w:rsidR="0059580C">
          <w:rPr>
            <w:rFonts w:eastAsia="Calibri" w:cs="Times New Roman"/>
            <w:sz w:val="18"/>
            <w:szCs w:val="18"/>
          </w:rPr>
          <w:t xml:space="preserve">Nekvalifikační </w:t>
        </w:r>
      </w:ins>
      <w:r w:rsidRPr="005333BD">
        <w:rPr>
          <w:rFonts w:eastAsia="Calibri" w:cs="Times New Roman"/>
          <w:sz w:val="18"/>
          <w:szCs w:val="18"/>
        </w:rPr>
        <w:t>poddodavatelé, jimiž prokazuje kvalifikaci v</w:t>
      </w:r>
      <w:ins w:id="29" w:author="Sukup Richard, Mgr." w:date="2024-06-03T10:07:00Z" w16du:dateUtc="2024-06-03T08:07:00Z">
        <w:r w:rsidR="0059580C">
          <w:rPr>
            <w:rFonts w:eastAsia="Calibri" w:cs="Times New Roman"/>
            <w:sz w:val="18"/>
            <w:szCs w:val="18"/>
          </w:rPr>
          <w:t>e výběrovém</w:t>
        </w:r>
      </w:ins>
      <w:del w:id="30" w:author="Sukup Richard, Mgr." w:date="2024-06-03T10:07:00Z" w16du:dateUtc="2024-06-03T08:07:00Z">
        <w:r w:rsidRPr="005333BD" w:rsidDel="0059580C">
          <w:rPr>
            <w:rFonts w:eastAsia="Calibri" w:cs="Times New Roman"/>
            <w:sz w:val="18"/>
            <w:szCs w:val="18"/>
          </w:rPr>
          <w:delText> Zadávacím</w:delText>
        </w:r>
      </w:del>
      <w:r w:rsidRPr="005333BD">
        <w:rPr>
          <w:rFonts w:eastAsia="Calibri" w:cs="Times New Roman"/>
          <w:sz w:val="18"/>
          <w:szCs w:val="18"/>
        </w:rPr>
        <w:t xml:space="preserve"> řízení</w:t>
      </w:r>
      <w:ins w:id="31" w:author="Sukup Richard, Mgr." w:date="2024-06-03T10:08:00Z" w16du:dateUtc="2024-06-03T08:08:00Z">
        <w:r w:rsidR="0059580C">
          <w:rPr>
            <w:rFonts w:eastAsia="Calibri" w:cs="Times New Roman"/>
            <w:sz w:val="18"/>
            <w:szCs w:val="18"/>
          </w:rPr>
          <w:t xml:space="preserve"> v Systému</w:t>
        </w:r>
      </w:ins>
      <w:r w:rsidRPr="005333BD">
        <w:rPr>
          <w:rFonts w:eastAsia="Calibri" w:cs="Times New Roman"/>
          <w:sz w:val="18"/>
          <w:szCs w:val="18"/>
        </w:rPr>
        <w:t xml:space="preserve">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D28841A" w14:textId="146E6E19" w:rsidR="005333BD" w:rsidDel="00E84963" w:rsidRDefault="005333BD" w:rsidP="005333BD">
      <w:pPr>
        <w:spacing w:after="240" w:line="240" w:lineRule="auto"/>
        <w:jc w:val="both"/>
        <w:rPr>
          <w:del w:id="32" w:author="Sukup Richard, Mgr." w:date="2024-06-03T10:12:00Z" w16du:dateUtc="2024-06-03T08:12:00Z"/>
          <w:rFonts w:eastAsia="Calibri" w:cs="Times New Roman"/>
          <w:sz w:val="18"/>
          <w:szCs w:val="18"/>
        </w:rPr>
      </w:pPr>
    </w:p>
    <w:p w14:paraId="4660D2FB" w14:textId="7DF16F4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</w:t>
      </w:r>
      <w:ins w:id="33" w:author="Sukup Richard, Mgr." w:date="2024-06-03T10:09:00Z" w16du:dateUtc="2024-06-03T08:09:00Z">
        <w:r w:rsidR="0059580C">
          <w:rPr>
            <w:rFonts w:eastAsia="Calibri" w:cs="Times New Roman"/>
            <w:sz w:val="18"/>
            <w:szCs w:val="18"/>
          </w:rPr>
          <w:t xml:space="preserve"> dle výše uvedeného písm. b. nebo c.</w:t>
        </w:r>
      </w:ins>
      <w:del w:id="34" w:author="Sukup Richard, Mgr." w:date="2024-06-03T10:10:00Z" w16du:dateUtc="2024-06-03T08:10:00Z">
        <w:r w:rsidRPr="005333BD" w:rsidDel="0059580C">
          <w:rPr>
            <w:rFonts w:eastAsia="Calibri" w:cs="Times New Roman"/>
            <w:sz w:val="18"/>
            <w:szCs w:val="18"/>
          </w:rPr>
          <w:delText xml:space="preserve">, jímž prokazoval kvalifikaci </w:delText>
        </w:r>
      </w:del>
      <w:del w:id="35" w:author="Sukup Richard, Mgr." w:date="2024-06-03T10:04:00Z" w16du:dateUtc="2024-06-03T08:04:00Z">
        <w:r w:rsidRPr="005333BD" w:rsidDel="0059580C">
          <w:rPr>
            <w:rFonts w:eastAsia="Calibri" w:cs="Times New Roman"/>
            <w:sz w:val="18"/>
            <w:szCs w:val="18"/>
          </w:rPr>
          <w:delText>v </w:delText>
        </w:r>
      </w:del>
      <w:del w:id="36" w:author="Sukup Richard, Mgr." w:date="2024-05-14T09:54:00Z" w16du:dateUtc="2024-05-14T07:54:00Z">
        <w:r w:rsidRPr="005333BD" w:rsidDel="00E0534B">
          <w:rPr>
            <w:rFonts w:eastAsia="Calibri" w:cs="Times New Roman"/>
            <w:sz w:val="18"/>
            <w:szCs w:val="18"/>
          </w:rPr>
          <w:delText xml:space="preserve">Zadávacím </w:delText>
        </w:r>
      </w:del>
      <w:del w:id="37" w:author="Sukup Richard, Mgr." w:date="2024-05-14T09:55:00Z" w16du:dateUtc="2024-05-14T07:55:00Z">
        <w:r w:rsidRPr="005333BD" w:rsidDel="00E0534B">
          <w:rPr>
            <w:rFonts w:eastAsia="Calibri" w:cs="Times New Roman"/>
            <w:sz w:val="18"/>
            <w:szCs w:val="18"/>
          </w:rPr>
          <w:delText>řízení</w:delText>
        </w:r>
      </w:del>
      <w:del w:id="38" w:author="Sukup Richard, Mgr." w:date="2024-06-03T10:10:00Z" w16du:dateUtc="2024-06-03T08:10:00Z">
        <w:r w:rsidRPr="005333BD" w:rsidDel="0059580C">
          <w:rPr>
            <w:rFonts w:eastAsia="Calibri" w:cs="Times New Roman"/>
            <w:sz w:val="18"/>
            <w:szCs w:val="18"/>
          </w:rPr>
          <w:delText>,</w:delText>
        </w:r>
      </w:del>
      <w:r w:rsidRPr="005333BD">
        <w:rPr>
          <w:rFonts w:eastAsia="Calibri" w:cs="Times New Roman"/>
          <w:sz w:val="18"/>
          <w:szCs w:val="18"/>
        </w:rPr>
        <w:t xml:space="preserve"> do střetu zájmů dle § 4b Zákona o střetu zájmů, a to kdykoliv až do okamžiku ukončení </w:t>
      </w:r>
      <w:del w:id="39" w:author="Sukup Richard, Mgr." w:date="2024-05-14T12:33:00Z" w16du:dateUtc="2024-05-14T10:33:00Z">
        <w:r w:rsidRPr="005333BD" w:rsidDel="00697745">
          <w:rPr>
            <w:rFonts w:eastAsia="Calibri" w:cs="Times New Roman"/>
            <w:sz w:val="18"/>
            <w:szCs w:val="18"/>
          </w:rPr>
          <w:delText xml:space="preserve">Zadávacího </w:delText>
        </w:r>
      </w:del>
      <w:ins w:id="40" w:author="Sukup Richard, Mgr." w:date="2024-05-14T12:33:00Z" w16du:dateUtc="2024-05-14T10:33:00Z">
        <w:r w:rsidR="00697745">
          <w:rPr>
            <w:rFonts w:eastAsia="Calibri" w:cs="Times New Roman"/>
            <w:sz w:val="18"/>
            <w:szCs w:val="18"/>
          </w:rPr>
          <w:t>výběrového</w:t>
        </w:r>
        <w:r w:rsidR="00697745" w:rsidRPr="005333BD">
          <w:rPr>
            <w:rFonts w:eastAsia="Calibri" w:cs="Times New Roman"/>
            <w:sz w:val="18"/>
            <w:szCs w:val="18"/>
          </w:rPr>
          <w:t xml:space="preserve"> </w:t>
        </w:r>
      </w:ins>
      <w:r w:rsidRPr="005333BD">
        <w:rPr>
          <w:rFonts w:eastAsia="Calibri" w:cs="Times New Roman"/>
          <w:sz w:val="18"/>
          <w:szCs w:val="18"/>
        </w:rPr>
        <w:t>řízení</w:t>
      </w:r>
      <w:ins w:id="41" w:author="Sukup Richard, Mgr." w:date="2024-06-03T08:44:00Z" w16du:dateUtc="2024-06-03T06:44:00Z">
        <w:r w:rsidR="00F7722A">
          <w:rPr>
            <w:rFonts w:eastAsia="Calibri" w:cs="Times New Roman"/>
            <w:sz w:val="18"/>
            <w:szCs w:val="18"/>
          </w:rPr>
          <w:t xml:space="preserve"> v Systému</w:t>
        </w:r>
      </w:ins>
      <w:r w:rsidRPr="005333BD">
        <w:rPr>
          <w:rFonts w:eastAsia="Calibri" w:cs="Times New Roman"/>
          <w:sz w:val="18"/>
          <w:szCs w:val="18"/>
        </w:rPr>
        <w:t>, oznámí tuto skutečnost bez zbytečného odkladu zadavateli Veřejné zakázky.</w:t>
      </w:r>
    </w:p>
    <w:p w14:paraId="0B8AB2A4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2F3EDAE" w14:textId="48FB93D8" w:rsidR="005333BD" w:rsidRPr="005333BD" w:rsidDel="00E84963" w:rsidRDefault="005333BD" w:rsidP="005333BD">
      <w:pPr>
        <w:spacing w:after="240" w:line="240" w:lineRule="auto"/>
        <w:jc w:val="both"/>
        <w:rPr>
          <w:del w:id="42" w:author="Sukup Richard, Mgr." w:date="2024-06-03T10:12:00Z" w16du:dateUtc="2024-06-03T08:12:00Z"/>
          <w:rFonts w:eastAsia="Calibri" w:cs="Times New Roman"/>
          <w:sz w:val="18"/>
          <w:szCs w:val="18"/>
        </w:rPr>
      </w:pPr>
    </w:p>
    <w:p w14:paraId="42F21D9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D6589C9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5333BD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5333BD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p w14:paraId="1B63C7C0" w14:textId="77777777"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59EA8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3FC48479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91709" w14:textId="77777777" w:rsidR="001A3179" w:rsidRDefault="001A31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4BE0E" w14:textId="77777777" w:rsidR="001A3179" w:rsidRDefault="001A317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BE71F" w14:textId="77777777" w:rsidR="001A3179" w:rsidRDefault="001A31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8020D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53E35BC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5444D4D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106A5" w14:textId="77777777" w:rsidR="001A3179" w:rsidRDefault="001A31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D6B23" w14:textId="7D2AC4A5" w:rsidR="005333BD" w:rsidRPr="009618D3" w:rsidRDefault="001A3179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9</w:t>
    </w:r>
    <w:r w:rsidR="005333BD"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343FE23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2794A67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B2960" w14:textId="77777777" w:rsidR="001A3179" w:rsidRDefault="001A31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563077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abátová Jana, Mgr.">
    <w15:presenceInfo w15:providerId="AD" w15:userId="S::KabatovaJ@spravazeleznic.cz::c64edb39-c830-480c-b31f-771ab091336e"/>
  </w15:person>
  <w15:person w15:author="Sukup Richard, Mgr.">
    <w15:presenceInfo w15:providerId="None" w15:userId="Sukup Richard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2339"/>
    <w:rsid w:val="00127826"/>
    <w:rsid w:val="001A3179"/>
    <w:rsid w:val="002913C2"/>
    <w:rsid w:val="002D118E"/>
    <w:rsid w:val="003727EC"/>
    <w:rsid w:val="005333BD"/>
    <w:rsid w:val="0059580C"/>
    <w:rsid w:val="006658E3"/>
    <w:rsid w:val="00697745"/>
    <w:rsid w:val="008D1DB1"/>
    <w:rsid w:val="008E7F5D"/>
    <w:rsid w:val="00A51739"/>
    <w:rsid w:val="00BF6A6B"/>
    <w:rsid w:val="00C26C6E"/>
    <w:rsid w:val="00CC617C"/>
    <w:rsid w:val="00D52BCC"/>
    <w:rsid w:val="00DB3FE7"/>
    <w:rsid w:val="00E0534B"/>
    <w:rsid w:val="00E84963"/>
    <w:rsid w:val="00EF150A"/>
    <w:rsid w:val="00F7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3822C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053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98FC02C-6D9C-40EE-A00A-D7317FB708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3</cp:revision>
  <dcterms:created xsi:type="dcterms:W3CDTF">2024-08-19T08:19:00Z</dcterms:created>
  <dcterms:modified xsi:type="dcterms:W3CDTF">2024-10-03T08:14:00Z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